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2458" w14:textId="604DD81C" w:rsidR="002F1724" w:rsidRPr="00B82E66" w:rsidRDefault="00D46C09" w:rsidP="00543BDE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8D2712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13071D" w:rsidRPr="0013071D">
        <w:rPr>
          <w:rFonts w:ascii="Arial Narrow" w:hAnsi="Arial Narrow"/>
          <w:b/>
          <w:bCs/>
          <w:sz w:val="22"/>
          <w:szCs w:val="22"/>
        </w:rPr>
        <w:t>BGO-BGN.</w:t>
      </w:r>
      <w:r w:rsidR="00735BEB">
        <w:rPr>
          <w:rFonts w:ascii="Arial Narrow" w:hAnsi="Arial Narrow"/>
          <w:b/>
          <w:bCs/>
          <w:sz w:val="22"/>
          <w:szCs w:val="22"/>
        </w:rPr>
        <w:t>20.43</w:t>
      </w:r>
      <w:r w:rsidR="0013071D" w:rsidRPr="0013071D">
        <w:rPr>
          <w:rFonts w:ascii="Arial Narrow" w:hAnsi="Arial Narrow"/>
          <w:b/>
          <w:bCs/>
          <w:sz w:val="22"/>
          <w:szCs w:val="22"/>
        </w:rPr>
        <w:t>.2023</w:t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52E738D7" w14:textId="6CCC2C3F" w:rsidR="00D570EB" w:rsidRPr="00762416" w:rsidRDefault="00D570EB" w:rsidP="00543BDE">
      <w:pPr>
        <w:spacing w:before="120"/>
        <w:ind w:left="637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</w:t>
      </w:r>
      <w:r w:rsidR="00E2613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Zapytania ofertowego</w:t>
      </w:r>
    </w:p>
    <w:p w14:paraId="785F3495" w14:textId="77777777" w:rsidR="002F1724" w:rsidRPr="00B82E66" w:rsidRDefault="002F1724" w:rsidP="00543BDE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543BDE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543BDE">
      <w:pPr>
        <w:ind w:left="6373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2A386F03" w14:textId="77777777" w:rsidR="006F4D43" w:rsidRDefault="002F1724" w:rsidP="00543BDE">
      <w:pPr>
        <w:pStyle w:val="Tekstpodstawowy"/>
        <w:jc w:val="both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075B6">
        <w:rPr>
          <w:rFonts w:ascii="Arial Narrow" w:hAnsi="Arial Narrow" w:cstheme="minorHAnsi"/>
          <w:sz w:val="22"/>
          <w:szCs w:val="22"/>
        </w:rPr>
        <w:t>wykonanie</w:t>
      </w:r>
      <w:r w:rsidR="009075B6" w:rsidRPr="009F177D">
        <w:rPr>
          <w:rFonts w:ascii="Arial Narrow" w:hAnsi="Arial Narrow" w:cstheme="minorHAnsi"/>
          <w:sz w:val="22"/>
          <w:szCs w:val="22"/>
        </w:rPr>
        <w:t xml:space="preserve"> </w:t>
      </w:r>
      <w:r w:rsidR="009075B6">
        <w:rPr>
          <w:rFonts w:ascii="Arial Narrow" w:hAnsi="Arial Narrow"/>
          <w:sz w:val="22"/>
          <w:szCs w:val="22"/>
        </w:rPr>
        <w:t>zadania pn.:</w:t>
      </w:r>
    </w:p>
    <w:p w14:paraId="39B9BCA2" w14:textId="3BE48019" w:rsidR="00FC5014" w:rsidRDefault="00FC5014" w:rsidP="00FC5014">
      <w:pPr>
        <w:pStyle w:val="Tekstpodstawowy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„</w:t>
      </w:r>
      <w:r w:rsidR="00735BEB">
        <w:rPr>
          <w:rFonts w:ascii="Arial Narrow" w:hAnsi="Arial Narrow"/>
          <w:sz w:val="22"/>
          <w:szCs w:val="22"/>
        </w:rPr>
        <w:t>Modernizacja oświetlenia awaryjnego i ewakuacyjnego</w:t>
      </w:r>
      <w:r w:rsidR="006F5023">
        <w:rPr>
          <w:rFonts w:ascii="Arial Narrow" w:hAnsi="Arial Narrow"/>
          <w:sz w:val="22"/>
          <w:szCs w:val="22"/>
        </w:rPr>
        <w:t xml:space="preserve"> delegaturze NIK w Krakowie</w:t>
      </w:r>
      <w:r>
        <w:rPr>
          <w:rFonts w:ascii="Arial Narrow" w:hAnsi="Arial Narrow"/>
          <w:sz w:val="22"/>
          <w:szCs w:val="22"/>
        </w:rPr>
        <w:t>”.</w:t>
      </w:r>
    </w:p>
    <w:p w14:paraId="5C60BCE1" w14:textId="258664FA" w:rsidR="006F4D43" w:rsidRDefault="00777770" w:rsidP="00543BDE">
      <w:pPr>
        <w:pStyle w:val="Tekstpodstawowy"/>
        <w:rPr>
          <w:rFonts w:ascii="Arial Narrow" w:hAnsi="Arial Narrow"/>
          <w:b w:val="0"/>
          <w:sz w:val="22"/>
          <w:szCs w:val="22"/>
        </w:rPr>
      </w:pPr>
      <w:r w:rsidRPr="00777770" w:rsidDel="00777770">
        <w:rPr>
          <w:rFonts w:ascii="Arial Narrow" w:hAnsi="Arial Narrow"/>
          <w:sz w:val="22"/>
          <w:szCs w:val="22"/>
        </w:rPr>
        <w:t xml:space="preserve"> </w:t>
      </w:r>
      <w:r w:rsidR="00765F98" w:rsidRPr="00761156">
        <w:rPr>
          <w:rFonts w:ascii="Arial Narrow" w:hAnsi="Arial Narrow"/>
          <w:b w:val="0"/>
          <w:i/>
          <w:sz w:val="18"/>
          <w:szCs w:val="18"/>
        </w:rPr>
        <w:t>(</w:t>
      </w:r>
      <w:r w:rsidR="00CA079B">
        <w:rPr>
          <w:rFonts w:ascii="Arial Narrow" w:hAnsi="Arial Narrow"/>
          <w:b w:val="0"/>
          <w:i/>
          <w:sz w:val="18"/>
          <w:szCs w:val="18"/>
        </w:rPr>
        <w:t>nazwa</w:t>
      </w:r>
      <w:r w:rsidR="001B2FC4" w:rsidRPr="00761156">
        <w:rPr>
          <w:rFonts w:ascii="Arial Narrow" w:hAnsi="Arial Narrow"/>
          <w:b w:val="0"/>
          <w:i/>
          <w:sz w:val="18"/>
          <w:szCs w:val="18"/>
        </w:rPr>
        <w:t xml:space="preserve"> zamówienia</w:t>
      </w:r>
      <w:r w:rsidR="00765F98" w:rsidRPr="00761156">
        <w:rPr>
          <w:rFonts w:ascii="Arial Narrow" w:hAnsi="Arial Narrow"/>
          <w:b w:val="0"/>
          <w:i/>
          <w:sz w:val="18"/>
          <w:szCs w:val="18"/>
        </w:rPr>
        <w:t>)</w:t>
      </w:r>
    </w:p>
    <w:p w14:paraId="5E206163" w14:textId="627923D6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1B44EA42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3DDBB0E8" w14:textId="7640B7F5" w:rsidR="002F1724" w:rsidRDefault="002F1724" w:rsidP="00543BDE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543BDE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543BDE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CCC1AC4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6ACA0F43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435DAE9" w14:textId="2BDE325C" w:rsidR="002F1724" w:rsidRPr="00B82E66" w:rsidRDefault="002F1724" w:rsidP="00543BDE">
      <w:pPr>
        <w:spacing w:after="200" w:line="276" w:lineRule="auto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 w:rsidR="00D46C09"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011BFCB5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38C966D" w14:textId="473886C0" w:rsidR="00026C3B" w:rsidRPr="00BD5503" w:rsidRDefault="002F1724" w:rsidP="00BD5503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wykonanie przedmiotu zamówienia za następującą łączną cenę ofertową: ………………..………………zł (słownie: …………………………………………</w:t>
      </w:r>
      <w:r w:rsidR="00A43CAF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) zł netto, tj. ……………………………zł (słownie: ………………………………………………….) zł brutto (należy podać z dokładnością do dwóch miejsc po przecinku</w:t>
      </w:r>
      <w:r w:rsidR="00BD5503">
        <w:rPr>
          <w:rFonts w:ascii="Arial Narrow" w:hAnsi="Arial Narrow" w:cs="Times New Roman"/>
          <w:sz w:val="22"/>
          <w:szCs w:val="22"/>
        </w:rPr>
        <w:t>).</w:t>
      </w:r>
    </w:p>
    <w:p w14:paraId="6D1AF528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3F4747B4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</w:t>
      </w:r>
      <w:r w:rsidRPr="00B82E66">
        <w:rPr>
          <w:rFonts w:ascii="Arial Narrow" w:hAnsi="Arial Narrow"/>
          <w:sz w:val="22"/>
          <w:szCs w:val="22"/>
        </w:rPr>
        <w:lastRenderedPageBreak/>
        <w:t xml:space="preserve">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2D10B4EB" w:rsidR="002F1724" w:rsidRPr="00B82E66" w:rsidRDefault="00FD1AE3" w:rsidP="006F5023">
      <w:pPr>
        <w:pStyle w:val="Zwykytekst"/>
        <w:spacing w:before="120" w:line="360" w:lineRule="auto"/>
        <w:ind w:left="36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5.1 </w:t>
      </w:r>
      <w:r w:rsidR="002F1724"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="002F1724"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2F1724"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="002F1724"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="002F1724"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4FE93E6D" w:rsidR="002F1724" w:rsidRPr="00B82E66" w:rsidRDefault="00FD1AE3" w:rsidP="006F5023">
      <w:pPr>
        <w:pStyle w:val="Zwykytekst"/>
        <w:spacing w:before="120" w:line="360" w:lineRule="auto"/>
        <w:ind w:left="720"/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5.2 </w:t>
      </w:r>
      <w:r w:rsidR="002F1724"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="002F1724"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="002F1724"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="002F1724"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708B9C62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E215C0">
        <w:rPr>
          <w:rFonts w:ascii="Arial Narrow" w:hAnsi="Arial Narrow" w:cs="Times New Roman"/>
          <w:sz w:val="22"/>
          <w:szCs w:val="22"/>
        </w:rPr>
        <w:t xml:space="preserve">r </w:t>
      </w:r>
      <w:r w:rsidR="00E215C0" w:rsidRPr="00E215C0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i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zobowiązujemy się, w przypadku uznania naszej oferty za najkorzystniejszą, do zawarcia umowy zgodnej z jej treścią, w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miejscu i terminie wyznaczonym przez Zamawiającego.</w:t>
      </w:r>
    </w:p>
    <w:p w14:paraId="47164AD2" w14:textId="61BED972" w:rsidR="002F1724" w:rsidRPr="002F1E30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>wraz z</w:t>
      </w:r>
      <w:r w:rsidR="008D2712">
        <w:rPr>
          <w:rFonts w:ascii="Arial Narrow" w:hAnsi="Arial Narrow"/>
          <w:sz w:val="22"/>
          <w:szCs w:val="22"/>
        </w:rPr>
        <w:t> </w:t>
      </w:r>
      <w:r w:rsidR="00C5511E" w:rsidRPr="0075158F">
        <w:rPr>
          <w:rFonts w:ascii="Arial Narrow" w:hAnsi="Arial Narrow"/>
          <w:sz w:val="22"/>
          <w:szCs w:val="22"/>
        </w:rPr>
        <w:t xml:space="preserve">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7C4D61D2" w:rsidR="002F1E30" w:rsidRPr="00B82E66" w:rsidRDefault="008C0136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8C0136">
        <w:rPr>
          <w:rFonts w:ascii="Arial Narrow" w:hAnsi="Arial Narrow"/>
          <w:b/>
          <w:sz w:val="22"/>
          <w:szCs w:val="22"/>
        </w:rPr>
        <w:t>OŚWIADCZAMY</w:t>
      </w:r>
      <w:r w:rsidR="0099086E">
        <w:rPr>
          <w:rFonts w:ascii="Arial Narrow" w:hAnsi="Arial Narrow"/>
          <w:sz w:val="22"/>
          <w:szCs w:val="22"/>
        </w:rPr>
        <w:t xml:space="preserve">, że nie podlegamy wykluczeniu </w:t>
      </w:r>
      <w:r w:rsidR="0099086E">
        <w:rPr>
          <w:rFonts w:ascii="Arial Narrow" w:hAnsi="Arial Narrow"/>
          <w:b/>
          <w:bCs/>
          <w:sz w:val="22"/>
          <w:szCs w:val="22"/>
        </w:rPr>
        <w:t>z przedmiotowego postępowania</w:t>
      </w:r>
      <w:r w:rsidR="0099086E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2802A179" w:rsidR="00A51ABE" w:rsidRDefault="00DE1F3F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2C55A7">
        <w:rPr>
          <w:rFonts w:ascii="Arial Narrow" w:hAnsi="Arial Narrow" w:cs="Arial"/>
          <w:sz w:val="22"/>
        </w:rPr>
        <w:t>XIV</w:t>
      </w:r>
      <w:r w:rsidR="002C55A7" w:rsidRPr="00652200">
        <w:rPr>
          <w:rFonts w:ascii="Arial Narrow" w:hAnsi="Arial Narrow" w:cs="Arial"/>
          <w:sz w:val="22"/>
        </w:rPr>
        <w:t xml:space="preserve"> </w:t>
      </w:r>
      <w:r w:rsidRPr="00652200">
        <w:rPr>
          <w:rFonts w:ascii="Arial Narrow" w:hAnsi="Arial Narrow" w:cs="Arial"/>
          <w:sz w:val="22"/>
        </w:rPr>
        <w:t>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543BDE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2A6A996F" w14:textId="77777777" w:rsidR="002F1724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68CF4B0" w14:textId="77777777" w:rsidR="002F1724" w:rsidRPr="008D2712" w:rsidRDefault="002F1724" w:rsidP="00543BDE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8D2712">
        <w:rPr>
          <w:rFonts w:ascii="Arial Narrow" w:hAnsi="Arial Narrow"/>
          <w:b/>
          <w:sz w:val="22"/>
          <w:szCs w:val="22"/>
        </w:rPr>
        <w:t>** niepotrzebne skreślić</w:t>
      </w:r>
    </w:p>
    <w:p w14:paraId="7893FB12" w14:textId="77777777" w:rsidR="002F1724" w:rsidRPr="008D2712" w:rsidRDefault="002F1724" w:rsidP="00543BDE">
      <w:pPr>
        <w:spacing w:before="120"/>
        <w:rPr>
          <w:rFonts w:ascii="Arial Narrow" w:hAnsi="Arial Narrow"/>
          <w:b/>
          <w:sz w:val="22"/>
          <w:szCs w:val="22"/>
        </w:rPr>
      </w:pPr>
    </w:p>
    <w:p w14:paraId="6013DA66" w14:textId="7515EF57" w:rsidR="002F1724" w:rsidRDefault="002F1724" w:rsidP="00543BDE">
      <w:pPr>
        <w:spacing w:before="120"/>
        <w:rPr>
          <w:rFonts w:ascii="Arial Narrow" w:hAnsi="Arial Narrow" w:cs="Tahoma"/>
          <w:sz w:val="22"/>
          <w:szCs w:val="22"/>
        </w:rPr>
      </w:pPr>
      <w:r w:rsidRPr="008D2712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Pr="00B82E66">
        <w:rPr>
          <w:rFonts w:ascii="Arial Narrow" w:hAnsi="Arial Narrow" w:cs="Tahoma"/>
          <w:sz w:val="22"/>
          <w:szCs w:val="22"/>
        </w:rPr>
        <w:t>20</w:t>
      </w:r>
      <w:del w:id="0" w:author="Zalewski Paweł" w:date="2023-09-29T08:46:00Z">
        <w:r w:rsidRPr="00B82E66" w:rsidDel="004E027A">
          <w:rPr>
            <w:rFonts w:ascii="Arial Narrow" w:hAnsi="Arial Narrow" w:cs="Tahoma"/>
            <w:sz w:val="22"/>
            <w:szCs w:val="22"/>
          </w:rPr>
          <w:delText>....</w:delText>
        </w:r>
      </w:del>
      <w:ins w:id="1" w:author="Zalewski Paweł" w:date="2023-09-29T08:46:00Z">
        <w:r w:rsidR="004E027A">
          <w:rPr>
            <w:rFonts w:ascii="Arial Narrow" w:hAnsi="Arial Narrow" w:cs="Tahoma"/>
            <w:sz w:val="22"/>
            <w:szCs w:val="22"/>
          </w:rPr>
          <w:t>23</w:t>
        </w:r>
      </w:ins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74AE5471" w14:textId="77777777" w:rsidR="00726F40" w:rsidRPr="00CE1C1F" w:rsidRDefault="00726F40" w:rsidP="00543BDE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64B86603" w:rsidR="00726F40" w:rsidRDefault="00726F40" w:rsidP="00543BDE">
      <w:pPr>
        <w:spacing w:before="120"/>
        <w:ind w:left="6372"/>
        <w:rPr>
          <w:rFonts w:ascii="Arial Narrow" w:hAnsi="Arial Narrow" w:cs="Tahoma"/>
          <w:i/>
          <w:sz w:val="18"/>
          <w:szCs w:val="18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112E77DB" w14:textId="3EB8BC37" w:rsidR="008D2712" w:rsidRDefault="008D2712" w:rsidP="00543BDE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</w:p>
    <w:p w14:paraId="50195189" w14:textId="77777777" w:rsidR="008D2712" w:rsidRPr="00CE1C1F" w:rsidRDefault="008D2712" w:rsidP="00543BDE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</w:p>
    <w:p w14:paraId="6196CA54" w14:textId="77777777" w:rsidR="00726F40" w:rsidRPr="00B82E66" w:rsidRDefault="00726F40" w:rsidP="00543BDE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543BDE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0F5927A6" w14:textId="2F2643A4" w:rsidR="001B2F10" w:rsidRPr="006777C3" w:rsidRDefault="001B2F10" w:rsidP="00543BDE">
      <w:pPr>
        <w:jc w:val="both"/>
        <w:rPr>
          <w:rFonts w:ascii="Arial Narrow" w:hAnsi="Arial Narrow" w:cstheme="minorHAnsi"/>
          <w:sz w:val="22"/>
          <w:szCs w:val="22"/>
        </w:rPr>
      </w:pPr>
    </w:p>
    <w:sectPr w:rsidR="001B2F10" w:rsidRPr="006777C3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4AA68" w14:textId="77777777" w:rsidR="00433AAF" w:rsidRDefault="00433AAF" w:rsidP="002F1724">
      <w:r>
        <w:separator/>
      </w:r>
    </w:p>
  </w:endnote>
  <w:endnote w:type="continuationSeparator" w:id="0">
    <w:p w14:paraId="1BCB96D1" w14:textId="77777777" w:rsidR="00433AAF" w:rsidRDefault="00433AAF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D35AC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4E027A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C0216" w14:textId="77777777" w:rsidR="00433AAF" w:rsidRDefault="00433AAF" w:rsidP="002F1724">
      <w:r>
        <w:separator/>
      </w:r>
    </w:p>
  </w:footnote>
  <w:footnote w:type="continuationSeparator" w:id="0">
    <w:p w14:paraId="09D3B9CA" w14:textId="77777777" w:rsidR="00433AAF" w:rsidRDefault="00433AAF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9E26BA"/>
    <w:multiLevelType w:val="hybridMultilevel"/>
    <w:tmpl w:val="C95EB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Nagwek4"/>
      <w:suff w:val="nothing"/>
      <w:lvlText w:val="%4)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3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AD20048"/>
    <w:multiLevelType w:val="hybridMultilevel"/>
    <w:tmpl w:val="00EA6F06"/>
    <w:lvl w:ilvl="0" w:tplc="04150011">
      <w:start w:val="1"/>
      <w:numFmt w:val="decimal"/>
      <w:lvlText w:val="%1)"/>
      <w:lvlJc w:val="left"/>
      <w:pPr>
        <w:ind w:left="526" w:hanging="360"/>
      </w:pPr>
    </w:lvl>
    <w:lvl w:ilvl="1" w:tplc="04150019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5" w15:restartNumberingAfterBreak="0">
    <w:nsid w:val="3B7366A5"/>
    <w:multiLevelType w:val="hybridMultilevel"/>
    <w:tmpl w:val="1062E3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7EA2D9A"/>
    <w:multiLevelType w:val="hybridMultilevel"/>
    <w:tmpl w:val="2E922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55B6C"/>
    <w:multiLevelType w:val="hybridMultilevel"/>
    <w:tmpl w:val="2DE29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FC1910"/>
    <w:multiLevelType w:val="hybridMultilevel"/>
    <w:tmpl w:val="FD101BD4"/>
    <w:lvl w:ilvl="0" w:tplc="DEF63D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747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alewski Paweł">
    <w15:presenceInfo w15:providerId="AD" w15:userId="S::pazal@o365.nik.gov.pl::004d89ba-64c0-4872-8dd4-6139384853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724"/>
    <w:rsid w:val="00003F81"/>
    <w:rsid w:val="000045E3"/>
    <w:rsid w:val="000161CA"/>
    <w:rsid w:val="00026C3B"/>
    <w:rsid w:val="00047ABD"/>
    <w:rsid w:val="00062339"/>
    <w:rsid w:val="00062D5F"/>
    <w:rsid w:val="0009798D"/>
    <w:rsid w:val="000E3A50"/>
    <w:rsid w:val="0013071D"/>
    <w:rsid w:val="001359D4"/>
    <w:rsid w:val="00182CC7"/>
    <w:rsid w:val="00195B70"/>
    <w:rsid w:val="001B2F10"/>
    <w:rsid w:val="001B2FC4"/>
    <w:rsid w:val="001C704F"/>
    <w:rsid w:val="001D02A2"/>
    <w:rsid w:val="001D15AF"/>
    <w:rsid w:val="001F2A90"/>
    <w:rsid w:val="00203EE2"/>
    <w:rsid w:val="00235B19"/>
    <w:rsid w:val="002A126D"/>
    <w:rsid w:val="002A6861"/>
    <w:rsid w:val="002C55A7"/>
    <w:rsid w:val="002D2990"/>
    <w:rsid w:val="002D538C"/>
    <w:rsid w:val="002D59A1"/>
    <w:rsid w:val="002E09FE"/>
    <w:rsid w:val="002E5657"/>
    <w:rsid w:val="002F1724"/>
    <w:rsid w:val="002F1E30"/>
    <w:rsid w:val="00313F03"/>
    <w:rsid w:val="003417B6"/>
    <w:rsid w:val="00384775"/>
    <w:rsid w:val="003D35AC"/>
    <w:rsid w:val="00433AAF"/>
    <w:rsid w:val="0045242B"/>
    <w:rsid w:val="004D5B3F"/>
    <w:rsid w:val="004E027A"/>
    <w:rsid w:val="005229B2"/>
    <w:rsid w:val="00524439"/>
    <w:rsid w:val="00543BDE"/>
    <w:rsid w:val="0054722E"/>
    <w:rsid w:val="00550FCD"/>
    <w:rsid w:val="00557A47"/>
    <w:rsid w:val="00567F72"/>
    <w:rsid w:val="00591709"/>
    <w:rsid w:val="005A46AE"/>
    <w:rsid w:val="005E1E6D"/>
    <w:rsid w:val="00605FD4"/>
    <w:rsid w:val="00641881"/>
    <w:rsid w:val="0064448C"/>
    <w:rsid w:val="006777C3"/>
    <w:rsid w:val="006C4F2B"/>
    <w:rsid w:val="006C6666"/>
    <w:rsid w:val="006F4D43"/>
    <w:rsid w:val="006F5023"/>
    <w:rsid w:val="00711E9A"/>
    <w:rsid w:val="00726F40"/>
    <w:rsid w:val="00734D82"/>
    <w:rsid w:val="00735BEB"/>
    <w:rsid w:val="0075158F"/>
    <w:rsid w:val="00761156"/>
    <w:rsid w:val="00765F98"/>
    <w:rsid w:val="0076601B"/>
    <w:rsid w:val="00777770"/>
    <w:rsid w:val="00790D9A"/>
    <w:rsid w:val="007E74AC"/>
    <w:rsid w:val="008234FE"/>
    <w:rsid w:val="008A1045"/>
    <w:rsid w:val="008A3B63"/>
    <w:rsid w:val="008C0136"/>
    <w:rsid w:val="008D2712"/>
    <w:rsid w:val="00903640"/>
    <w:rsid w:val="009075B6"/>
    <w:rsid w:val="009372CF"/>
    <w:rsid w:val="0095117B"/>
    <w:rsid w:val="009754B5"/>
    <w:rsid w:val="0099086E"/>
    <w:rsid w:val="00990FE2"/>
    <w:rsid w:val="009C083D"/>
    <w:rsid w:val="009D568C"/>
    <w:rsid w:val="00A43CAF"/>
    <w:rsid w:val="00A51ABE"/>
    <w:rsid w:val="00A675E5"/>
    <w:rsid w:val="00AC03AF"/>
    <w:rsid w:val="00B16B11"/>
    <w:rsid w:val="00B7316F"/>
    <w:rsid w:val="00B73E0E"/>
    <w:rsid w:val="00B82E66"/>
    <w:rsid w:val="00BD5503"/>
    <w:rsid w:val="00BE2BE7"/>
    <w:rsid w:val="00C06015"/>
    <w:rsid w:val="00C2721F"/>
    <w:rsid w:val="00C37613"/>
    <w:rsid w:val="00C5511E"/>
    <w:rsid w:val="00C6669A"/>
    <w:rsid w:val="00CA079B"/>
    <w:rsid w:val="00CF02E5"/>
    <w:rsid w:val="00D1669B"/>
    <w:rsid w:val="00D46C09"/>
    <w:rsid w:val="00D570EB"/>
    <w:rsid w:val="00D7234D"/>
    <w:rsid w:val="00D7585C"/>
    <w:rsid w:val="00DA476A"/>
    <w:rsid w:val="00DA672B"/>
    <w:rsid w:val="00DE1F3F"/>
    <w:rsid w:val="00E17DDD"/>
    <w:rsid w:val="00E215C0"/>
    <w:rsid w:val="00E2613F"/>
    <w:rsid w:val="00E440D4"/>
    <w:rsid w:val="00E44CBF"/>
    <w:rsid w:val="00E76846"/>
    <w:rsid w:val="00E93337"/>
    <w:rsid w:val="00EA72B1"/>
    <w:rsid w:val="00EB0508"/>
    <w:rsid w:val="00EC0F7C"/>
    <w:rsid w:val="00EF45B2"/>
    <w:rsid w:val="00F02F84"/>
    <w:rsid w:val="00F54E2A"/>
    <w:rsid w:val="00F655DF"/>
    <w:rsid w:val="00FA5E57"/>
    <w:rsid w:val="00FB30B5"/>
    <w:rsid w:val="00FC5014"/>
    <w:rsid w:val="00FD1AE3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9FF2314"/>
  <w15:docId w15:val="{41032FD4-6176-47D1-A428-5E6F5592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6EBB6-A873-40FE-AAF9-4F9B6CA23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13</cp:revision>
  <cp:lastPrinted>2020-01-07T10:40:00Z</cp:lastPrinted>
  <dcterms:created xsi:type="dcterms:W3CDTF">2022-10-07T09:49:00Z</dcterms:created>
  <dcterms:modified xsi:type="dcterms:W3CDTF">2023-09-29T06:46:00Z</dcterms:modified>
</cp:coreProperties>
</file>